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83019C" w14:textId="77777777" w:rsidR="00D93714" w:rsidRPr="009E3D9B" w:rsidRDefault="00D93714" w:rsidP="006645C2">
      <w:pPr>
        <w:pStyle w:val="Heading1"/>
        <w:numPr>
          <w:ilvl w:val="0"/>
          <w:numId w:val="1"/>
        </w:numPr>
        <w:rPr>
          <w:rFonts w:eastAsia="Times New Roman"/>
          <w:lang w:eastAsia="de-DE"/>
        </w:rPr>
      </w:pPr>
      <w:bookmarkStart w:id="0" w:name="_GoBack"/>
      <w:bookmarkEnd w:id="0"/>
      <w:r>
        <w:rPr>
          <w:rFonts w:eastAsia="Times New Roman"/>
          <w:lang w:eastAsia="de-DE"/>
        </w:rPr>
        <w:t>Introduction to Web S</w:t>
      </w:r>
      <w:r w:rsidRPr="009E3D9B">
        <w:rPr>
          <w:rFonts w:eastAsia="Times New Roman"/>
          <w:lang w:eastAsia="de-DE"/>
        </w:rPr>
        <w:t>ervices</w:t>
      </w:r>
    </w:p>
    <w:p w14:paraId="11E1A467" w14:textId="77777777" w:rsidR="00D93714" w:rsidRPr="009E3D9B" w:rsidRDefault="00D93714" w:rsidP="00D93714">
      <w:pPr>
        <w:rPr>
          <w:rFonts w:ascii="Helvetica" w:eastAsia="Times New Roman" w:hAnsi="Helvetica" w:cs="Times New Roman"/>
          <w:sz w:val="20"/>
          <w:szCs w:val="20"/>
          <w:lang w:eastAsia="de-DE"/>
        </w:rPr>
      </w:pPr>
      <w:r w:rsidRPr="009E3D9B">
        <w:rPr>
          <w:rFonts w:ascii="Helvetica" w:eastAsia="Times New Roman" w:hAnsi="Helvetica" w:cs="Times New Roman"/>
          <w:sz w:val="20"/>
          <w:szCs w:val="20"/>
          <w:lang w:eastAsia="de-DE"/>
        </w:rPr>
        <w:t xml:space="preserve">Web services are one of the major hypes in today’s Internet world. But what is so special about Web services? To answer this question let’s look at two definitions. The </w:t>
      </w:r>
      <w:commentRangeStart w:id="1"/>
      <w:r w:rsidRPr="009E3D9B">
        <w:rPr>
          <w:rFonts w:ascii="Helvetica" w:eastAsia="Times New Roman" w:hAnsi="Helvetica" w:cs="Times New Roman"/>
          <w:sz w:val="20"/>
          <w:szCs w:val="20"/>
          <w:lang w:eastAsia="de-DE"/>
        </w:rPr>
        <w:t xml:space="preserve">first one </w:t>
      </w:r>
      <w:commentRangeEnd w:id="1"/>
      <w:r>
        <w:rPr>
          <w:rStyle w:val="CommentReference"/>
        </w:rPr>
        <w:commentReference w:id="1"/>
      </w:r>
      <w:r w:rsidRPr="009E3D9B">
        <w:rPr>
          <w:rFonts w:ascii="Helvetica" w:eastAsia="Times New Roman" w:hAnsi="Helvetica" w:cs="Times New Roman"/>
          <w:sz w:val="20"/>
          <w:szCs w:val="20"/>
          <w:lang w:eastAsia="de-DE"/>
        </w:rPr>
        <w:t xml:space="preserve">gives a statement about the problems, Web services promised to </w:t>
      </w:r>
      <w:commentRangeStart w:id="2"/>
      <w:r w:rsidRPr="009E3D9B">
        <w:rPr>
          <w:rFonts w:ascii="Helvetica" w:eastAsia="Times New Roman" w:hAnsi="Helvetica" w:cs="Times New Roman"/>
          <w:sz w:val="20"/>
          <w:szCs w:val="20"/>
          <w:lang w:eastAsia="de-DE"/>
        </w:rPr>
        <w:t xml:space="preserve">solve two years ago </w:t>
      </w:r>
      <w:commentRangeEnd w:id="2"/>
      <w:r>
        <w:rPr>
          <w:rStyle w:val="CommentReference"/>
        </w:rPr>
        <w:commentReference w:id="2"/>
      </w:r>
      <w:r w:rsidR="00720265">
        <w:fldChar w:fldCharType="begin"/>
      </w:r>
      <w:r w:rsidR="00720265">
        <w:instrText xml:space="preserve"> REF _Ref33596195 \r \h  \* MERGEFORMAT </w:instrText>
      </w:r>
      <w:r w:rsidR="00720265">
        <w:fldChar w:fldCharType="separate"/>
      </w:r>
      <w:r w:rsidRPr="009E3D9B">
        <w:rPr>
          <w:rFonts w:ascii="Helvetica" w:eastAsia="Times New Roman" w:hAnsi="Helvetica" w:cs="Times New Roman"/>
          <w:sz w:val="20"/>
          <w:szCs w:val="20"/>
          <w:lang w:eastAsia="de-DE"/>
        </w:rPr>
        <w:t>[3]</w:t>
      </w:r>
      <w:r w:rsidR="00720265">
        <w:fldChar w:fldCharType="end"/>
      </w:r>
      <w:r w:rsidRPr="009E3D9B">
        <w:rPr>
          <w:rFonts w:ascii="Helvetica" w:eastAsia="Times New Roman" w:hAnsi="Helvetica" w:cs="Times New Roman"/>
          <w:sz w:val="20"/>
          <w:szCs w:val="20"/>
          <w:lang w:eastAsia="de-DE"/>
        </w:rPr>
        <w:t>.</w:t>
      </w:r>
    </w:p>
    <w:p w14:paraId="186CB805" w14:textId="77777777" w:rsidR="00D93714" w:rsidRPr="009E3D9B" w:rsidRDefault="00D93714" w:rsidP="00D93714">
      <w:pPr>
        <w:ind w:left="720"/>
        <w:rPr>
          <w:rFonts w:ascii="Helvetica" w:eastAsia="Times New Roman" w:hAnsi="Helvetica" w:cs="Times New Roman"/>
          <w:sz w:val="20"/>
          <w:szCs w:val="20"/>
          <w:lang w:eastAsia="de-DE"/>
        </w:rPr>
      </w:pPr>
      <w:r w:rsidRPr="009E3D9B">
        <w:rPr>
          <w:rFonts w:ascii="Helvetica" w:eastAsia="Times New Roman" w:hAnsi="Helvetica" w:cs="Times New Roman"/>
          <w:sz w:val="20"/>
          <w:szCs w:val="20"/>
          <w:lang w:eastAsia="de-DE"/>
        </w:rPr>
        <w:t xml:space="preserve">“A Web service is a collection of functions that are packaged as a single entity and published to the network for use by other programs. Web services are building blocks for creating open distributed systems, and allow companies and individuals to quickly and cheaply make their digital assets available worldwide.” </w:t>
      </w:r>
    </w:p>
    <w:p w14:paraId="1DDC5EED" w14:textId="77777777" w:rsidR="00D93714" w:rsidRDefault="00D93714" w:rsidP="00D93714">
      <w:pPr>
        <w:rPr>
          <w:rFonts w:ascii="Helvetica" w:eastAsia="Times New Roman" w:hAnsi="Helvetica" w:cs="Times New Roman"/>
          <w:sz w:val="20"/>
          <w:szCs w:val="20"/>
          <w:lang w:eastAsia="de-DE"/>
        </w:rPr>
      </w:pPr>
      <w:r w:rsidRPr="009E3D9B">
        <w:rPr>
          <w:rFonts w:ascii="Helvetica" w:eastAsia="Times New Roman" w:hAnsi="Helvetica" w:cs="Times New Roman"/>
          <w:sz w:val="20"/>
          <w:szCs w:val="20"/>
          <w:lang w:eastAsia="de-DE"/>
        </w:rPr>
        <w:t xml:space="preserve">Companies, that want to make their “digital assets” available to other companies, customers, or to roaming employees, need a new paradigm for the creation of open distributed systems. They need new kinds of “open interfaces” or standards for specific business domains and they need a better infrastructure for the development, operation, and usage of distributed systems. In short, Web services promised to simplify the syntactical and semantically interworking of programs in a distributed and heterogeneous environment that is operated by different, autonomous companies. Let’s now look at the </w:t>
      </w:r>
      <w:commentRangeStart w:id="3"/>
      <w:r w:rsidRPr="009E3D9B">
        <w:rPr>
          <w:rFonts w:ascii="Helvetica" w:eastAsia="Times New Roman" w:hAnsi="Helvetica" w:cs="Times New Roman"/>
          <w:sz w:val="20"/>
          <w:szCs w:val="20"/>
          <w:lang w:eastAsia="de-DE"/>
        </w:rPr>
        <w:t xml:space="preserve">current </w:t>
      </w:r>
      <w:commentRangeEnd w:id="3"/>
      <w:r>
        <w:rPr>
          <w:rStyle w:val="CommentReference"/>
        </w:rPr>
        <w:commentReference w:id="3"/>
      </w:r>
      <w:r w:rsidRPr="009E3D9B">
        <w:rPr>
          <w:rFonts w:ascii="Helvetica" w:eastAsia="Times New Roman" w:hAnsi="Helvetica" w:cs="Times New Roman"/>
          <w:sz w:val="20"/>
          <w:szCs w:val="20"/>
          <w:lang w:eastAsia="de-DE"/>
        </w:rPr>
        <w:t xml:space="preserve">definition from the W3C </w:t>
      </w:r>
      <w:r w:rsidR="00720265">
        <w:fldChar w:fldCharType="begin"/>
      </w:r>
      <w:r w:rsidR="00720265">
        <w:instrText xml:space="preserve"> REF _Ref33242162 \r \h  \* MERGEFORMAT </w:instrText>
      </w:r>
      <w:r w:rsidR="00720265">
        <w:fldChar w:fldCharType="separate"/>
      </w:r>
      <w:r w:rsidRPr="009E3D9B">
        <w:rPr>
          <w:rFonts w:ascii="Helvetica" w:eastAsia="Times New Roman" w:hAnsi="Helvetica" w:cs="Times New Roman"/>
          <w:sz w:val="20"/>
          <w:szCs w:val="20"/>
          <w:lang w:eastAsia="de-DE"/>
        </w:rPr>
        <w:t>[6]</w:t>
      </w:r>
      <w:r w:rsidR="00720265">
        <w:fldChar w:fldCharType="end"/>
      </w:r>
      <w:r w:rsidRPr="009E3D9B">
        <w:rPr>
          <w:rFonts w:ascii="Helvetica" w:eastAsia="Times New Roman" w:hAnsi="Helvetica" w:cs="Times New Roman"/>
          <w:sz w:val="20"/>
          <w:szCs w:val="20"/>
          <w:lang w:eastAsia="de-DE"/>
        </w:rPr>
        <w:t>:</w:t>
      </w:r>
    </w:p>
    <w:p w14:paraId="2A326C09" w14:textId="77777777" w:rsidR="00D93714" w:rsidRPr="009E3D9B" w:rsidRDefault="00D93714" w:rsidP="00D93714">
      <w:pPr>
        <w:rPr>
          <w:rFonts w:ascii="Helvetica" w:eastAsia="Times New Roman" w:hAnsi="Helvetica" w:cs="Times New Roman"/>
          <w:sz w:val="20"/>
          <w:szCs w:val="20"/>
          <w:lang w:eastAsia="de-DE"/>
        </w:rPr>
      </w:pPr>
    </w:p>
    <w:p w14:paraId="6B67691D" w14:textId="77777777" w:rsidR="00D93714" w:rsidRPr="009E3D9B" w:rsidRDefault="00D93714" w:rsidP="00D93714">
      <w:pPr>
        <w:ind w:left="720"/>
        <w:rPr>
          <w:rFonts w:ascii="Helvetica" w:eastAsia="Times New Roman" w:hAnsi="Helvetica" w:cs="Times New Roman"/>
          <w:sz w:val="20"/>
          <w:szCs w:val="20"/>
          <w:lang w:eastAsia="de-DE"/>
        </w:rPr>
      </w:pPr>
      <w:r w:rsidRPr="009E3D9B">
        <w:rPr>
          <w:rFonts w:ascii="Helvetica" w:eastAsia="Times New Roman" w:hAnsi="Helvetica" w:cs="Times New Roman"/>
          <w:sz w:val="20"/>
          <w:szCs w:val="20"/>
          <w:lang w:eastAsia="de-DE"/>
        </w:rPr>
        <w:t xml:space="preserve">“A Web service is a software system identified by a uniform resource identifier URI, whose public interfaces and bindings are defined and described using XML. Its definition can be discovered by other software systems. These systems may then interact with the Web service in a manner prescribed by its definition, using XML based messages conveyed by Internet protocols.” </w:t>
      </w:r>
    </w:p>
    <w:p w14:paraId="79386130" w14:textId="77777777" w:rsidR="00D93714" w:rsidRDefault="00D93714" w:rsidP="00D93714">
      <w:pPr>
        <w:rPr>
          <w:rFonts w:ascii="Helvetica" w:eastAsia="Times New Roman" w:hAnsi="Helvetica" w:cs="Times New Roman"/>
          <w:sz w:val="20"/>
          <w:szCs w:val="20"/>
          <w:lang w:eastAsia="de-DE"/>
        </w:rPr>
      </w:pPr>
      <w:r w:rsidRPr="009E3D9B">
        <w:rPr>
          <w:rFonts w:ascii="Helvetica" w:eastAsia="Times New Roman" w:hAnsi="Helvetica" w:cs="Times New Roman"/>
          <w:sz w:val="20"/>
          <w:szCs w:val="20"/>
          <w:lang w:eastAsia="de-DE"/>
        </w:rPr>
        <w:t xml:space="preserve">This more technical definition restricts the definition and usage of Web services to the application of XML based techniques </w:t>
      </w:r>
      <w:r w:rsidR="00257C98" w:rsidRPr="009E3D9B">
        <w:rPr>
          <w:rFonts w:ascii="Helvetica" w:eastAsia="Times New Roman" w:hAnsi="Helvetica" w:cs="Times New Roman"/>
          <w:sz w:val="20"/>
          <w:szCs w:val="20"/>
          <w:lang w:eastAsia="de-DE"/>
        </w:rPr>
        <w:fldChar w:fldCharType="begin"/>
      </w:r>
      <w:r w:rsidRPr="009E3D9B">
        <w:rPr>
          <w:rFonts w:ascii="Helvetica" w:eastAsia="Times New Roman" w:hAnsi="Helvetica" w:cs="Times New Roman"/>
          <w:sz w:val="20"/>
          <w:szCs w:val="20"/>
          <w:lang w:eastAsia="de-DE"/>
        </w:rPr>
        <w:instrText xml:space="preserve"> REF _Ref32730019 \r \h </w:instrText>
      </w:r>
      <w:r w:rsidR="00257C98" w:rsidRPr="009E3D9B">
        <w:rPr>
          <w:rFonts w:ascii="Helvetica" w:eastAsia="Times New Roman" w:hAnsi="Helvetica" w:cs="Times New Roman"/>
          <w:sz w:val="20"/>
          <w:szCs w:val="20"/>
          <w:lang w:eastAsia="de-DE"/>
        </w:rPr>
      </w:r>
      <w:r w:rsidR="00257C98" w:rsidRPr="009E3D9B">
        <w:rPr>
          <w:rFonts w:ascii="Helvetica" w:eastAsia="Times New Roman" w:hAnsi="Helvetica" w:cs="Times New Roman"/>
          <w:sz w:val="20"/>
          <w:szCs w:val="20"/>
          <w:lang w:eastAsia="de-DE"/>
        </w:rPr>
        <w:fldChar w:fldCharType="separate"/>
      </w:r>
      <w:r w:rsidRPr="009E3D9B">
        <w:rPr>
          <w:rFonts w:ascii="Helvetica" w:eastAsia="Times New Roman" w:hAnsi="Helvetica" w:cs="Times New Roman"/>
          <w:sz w:val="20"/>
          <w:szCs w:val="20"/>
          <w:lang w:eastAsia="de-DE"/>
        </w:rPr>
        <w:t>[11]</w:t>
      </w:r>
      <w:r w:rsidR="00257C98" w:rsidRPr="009E3D9B">
        <w:rPr>
          <w:rFonts w:ascii="Helvetica" w:eastAsia="Times New Roman" w:hAnsi="Helvetica" w:cs="Times New Roman"/>
          <w:sz w:val="20"/>
          <w:szCs w:val="20"/>
          <w:lang w:eastAsia="de-DE"/>
        </w:rPr>
        <w:fldChar w:fldCharType="end"/>
      </w:r>
      <w:r w:rsidRPr="009E3D9B">
        <w:rPr>
          <w:rFonts w:ascii="Helvetica" w:eastAsia="Times New Roman" w:hAnsi="Helvetica" w:cs="Times New Roman"/>
          <w:sz w:val="20"/>
          <w:szCs w:val="20"/>
          <w:lang w:eastAsia="de-DE"/>
        </w:rPr>
        <w:t>. The definition of the syntax and semantics of a Web service is restricted to the abilities of XML; they are invoked conveying XML messages by Internet protocols. The most important conclusions from this definition are the following.</w:t>
      </w:r>
    </w:p>
    <w:p w14:paraId="02F55EC2" w14:textId="77777777" w:rsidR="00536059" w:rsidRDefault="00536059" w:rsidP="00D93714">
      <w:pPr>
        <w:rPr>
          <w:rFonts w:ascii="Helvetica" w:eastAsia="Times New Roman" w:hAnsi="Helvetica" w:cs="Times New Roman"/>
          <w:sz w:val="20"/>
          <w:szCs w:val="20"/>
          <w:lang w:eastAsia="de-DE"/>
        </w:rPr>
      </w:pPr>
    </w:p>
    <w:p w14:paraId="1A40F6BF" w14:textId="77777777" w:rsidR="00536059" w:rsidRDefault="00536059" w:rsidP="00D93714">
      <w:pPr>
        <w:rPr>
          <w:rFonts w:ascii="Helvetica" w:eastAsia="Times New Roman" w:hAnsi="Helvetica" w:cs="Times New Roman"/>
          <w:sz w:val="20"/>
          <w:szCs w:val="20"/>
          <w:lang w:eastAsia="de-DE"/>
        </w:rPr>
      </w:pPr>
      <w:r>
        <w:rPr>
          <w:rFonts w:ascii="Helvetica" w:eastAsia="Times New Roman" w:hAnsi="Helvetica" w:cs="Times New Roman"/>
          <w:sz w:val="20"/>
          <w:szCs w:val="20"/>
          <w:lang w:eastAsia="de-DE"/>
        </w:rPr>
        <w:t xml:space="preserve">Web services are supporting the following </w:t>
      </w:r>
      <w:del w:id="4" w:author="Klaus-Peter Eckert" w:date="2009-09-24T15:25:00Z">
        <w:r w:rsidDel="00536059">
          <w:rPr>
            <w:rFonts w:ascii="Helvetica" w:eastAsia="Times New Roman" w:hAnsi="Helvetica" w:cs="Times New Roman"/>
            <w:sz w:val="20"/>
            <w:szCs w:val="20"/>
            <w:lang w:eastAsia="de-DE"/>
          </w:rPr>
          <w:delText>communication protocols</w:delText>
        </w:r>
      </w:del>
      <w:ins w:id="5" w:author="Klaus-Peter Eckert" w:date="2009-09-24T15:25:00Z">
        <w:r>
          <w:rPr>
            <w:rFonts w:ascii="Helvetica" w:eastAsia="Times New Roman" w:hAnsi="Helvetica" w:cs="Times New Roman"/>
            <w:sz w:val="20"/>
            <w:szCs w:val="20"/>
            <w:lang w:eastAsia="de-DE"/>
          </w:rPr>
          <w:t>bindings</w:t>
        </w:r>
      </w:ins>
      <w:r>
        <w:rPr>
          <w:rFonts w:ascii="Helvetica" w:eastAsia="Times New Roman" w:hAnsi="Helvetica" w:cs="Times New Roman"/>
          <w:sz w:val="20"/>
          <w:szCs w:val="20"/>
          <w:lang w:eastAsia="de-DE"/>
        </w:rPr>
        <w:t>:</w:t>
      </w:r>
    </w:p>
    <w:tbl>
      <w:tblPr>
        <w:tblStyle w:val="TableGrid"/>
        <w:tblW w:w="0" w:type="auto"/>
        <w:tblLook w:val="04A0" w:firstRow="1" w:lastRow="0" w:firstColumn="1" w:lastColumn="0" w:noHBand="0" w:noVBand="1"/>
      </w:tblPr>
      <w:tblGrid>
        <w:gridCol w:w="3096"/>
        <w:gridCol w:w="3096"/>
      </w:tblGrid>
      <w:tr w:rsidR="00536059" w14:paraId="5A440CDC" w14:textId="77777777" w:rsidTr="00536059">
        <w:tc>
          <w:tcPr>
            <w:tcW w:w="3096" w:type="dxa"/>
            <w:shd w:val="clear" w:color="auto" w:fill="C6D9F1" w:themeFill="text2" w:themeFillTint="33"/>
          </w:tcPr>
          <w:p w14:paraId="4946AEB1" w14:textId="77777777" w:rsidR="00536059" w:rsidRDefault="00536059" w:rsidP="00D93714">
            <w:r>
              <w:t>Name</w:t>
            </w:r>
          </w:p>
        </w:tc>
        <w:tc>
          <w:tcPr>
            <w:tcW w:w="3096" w:type="dxa"/>
            <w:shd w:val="clear" w:color="auto" w:fill="C6D9F1" w:themeFill="text2" w:themeFillTint="33"/>
          </w:tcPr>
          <w:p w14:paraId="37A89AB6" w14:textId="77777777" w:rsidR="00536059" w:rsidRDefault="00536059" w:rsidP="00D93714">
            <w:r>
              <w:t>Version</w:t>
            </w:r>
          </w:p>
        </w:tc>
      </w:tr>
      <w:tr w:rsidR="00536059" w14:paraId="3032AFAC" w14:textId="77777777" w:rsidTr="00536059">
        <w:tc>
          <w:tcPr>
            <w:tcW w:w="3096" w:type="dxa"/>
          </w:tcPr>
          <w:p w14:paraId="7FAE3E77" w14:textId="77777777" w:rsidR="00536059" w:rsidRDefault="00536059" w:rsidP="00D93714">
            <w:r>
              <w:t>SOAP</w:t>
            </w:r>
          </w:p>
        </w:tc>
        <w:tc>
          <w:tcPr>
            <w:tcW w:w="3096" w:type="dxa"/>
          </w:tcPr>
          <w:p w14:paraId="5A9F66AC" w14:textId="77777777" w:rsidR="00536059" w:rsidRDefault="00536059" w:rsidP="00D93714">
            <w:r>
              <w:t>1.1</w:t>
            </w:r>
          </w:p>
        </w:tc>
      </w:tr>
      <w:tr w:rsidR="00536059" w14:paraId="2D221EDF" w14:textId="77777777" w:rsidTr="00536059">
        <w:tc>
          <w:tcPr>
            <w:tcW w:w="3096" w:type="dxa"/>
          </w:tcPr>
          <w:p w14:paraId="238A3580" w14:textId="77777777" w:rsidR="00536059" w:rsidRDefault="00536059" w:rsidP="00D93714"/>
        </w:tc>
        <w:tc>
          <w:tcPr>
            <w:tcW w:w="3096" w:type="dxa"/>
          </w:tcPr>
          <w:p w14:paraId="08332514" w14:textId="77777777" w:rsidR="00536059" w:rsidRDefault="00536059" w:rsidP="00D93714">
            <w:r>
              <w:t>1.2</w:t>
            </w:r>
          </w:p>
        </w:tc>
      </w:tr>
      <w:tr w:rsidR="00536059" w14:paraId="6AFE0121" w14:textId="77777777" w:rsidTr="00536059">
        <w:trPr>
          <w:ins w:id="6" w:author="Klaus-Peter Eckert" w:date="2009-09-24T15:27:00Z"/>
        </w:trPr>
        <w:tc>
          <w:tcPr>
            <w:tcW w:w="3096" w:type="dxa"/>
          </w:tcPr>
          <w:p w14:paraId="11072A1B" w14:textId="77777777" w:rsidR="00536059" w:rsidRDefault="00536059" w:rsidP="00D93714">
            <w:pPr>
              <w:rPr>
                <w:ins w:id="7" w:author="Klaus-Peter Eckert" w:date="2009-09-24T15:27:00Z"/>
              </w:rPr>
            </w:pPr>
            <w:ins w:id="8" w:author="Klaus-Peter Eckert" w:date="2009-09-24T15:27:00Z">
              <w:r>
                <w:t>REST</w:t>
              </w:r>
            </w:ins>
          </w:p>
        </w:tc>
        <w:tc>
          <w:tcPr>
            <w:tcW w:w="3096" w:type="dxa"/>
          </w:tcPr>
          <w:p w14:paraId="5AE70029" w14:textId="77777777" w:rsidR="00536059" w:rsidRDefault="00536059" w:rsidP="00D93714">
            <w:pPr>
              <w:rPr>
                <w:ins w:id="9" w:author="Klaus-Peter Eckert" w:date="2009-09-24T15:27:00Z"/>
              </w:rPr>
            </w:pPr>
            <w:ins w:id="10" w:author="Klaus-Peter Eckert" w:date="2009-09-24T15:28:00Z">
              <w:r>
                <w:t>1.0</w:t>
              </w:r>
            </w:ins>
          </w:p>
        </w:tc>
      </w:tr>
    </w:tbl>
    <w:p w14:paraId="2D7E3FD5" w14:textId="77777777" w:rsidR="00536059" w:rsidRDefault="00536059" w:rsidP="00D93714"/>
    <w:p w14:paraId="5F639722" w14:textId="77777777" w:rsidR="00D93714" w:rsidRDefault="00D93714" w:rsidP="009E3D9B"/>
    <w:sectPr w:rsidR="00D93714" w:rsidSect="00F955EF">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Klaus-Peter Eckert" w:date="2009-07-20T15:08:00Z" w:initials="kpe">
    <w:p w14:paraId="0AA9DB81" w14:textId="77777777" w:rsidR="00D93714" w:rsidRPr="00D93714" w:rsidRDefault="00D93714" w:rsidP="00D93714">
      <w:pPr>
        <w:pStyle w:val="CommentText"/>
        <w:rPr>
          <w:rFonts w:ascii="Arial" w:hAnsi="Arial" w:cs="Arial"/>
        </w:rPr>
      </w:pPr>
      <w:r w:rsidRPr="00D93714">
        <w:rPr>
          <w:rStyle w:val="CommentReference"/>
          <w:rFonts w:ascii="Arial" w:hAnsi="Arial" w:cs="Arial"/>
        </w:rPr>
        <w:annotationRef/>
      </w:r>
      <w:r w:rsidRPr="00D93714">
        <w:rPr>
          <w:rFonts w:ascii="Arial" w:hAnsi="Arial" w:cs="Arial"/>
        </w:rPr>
        <w:t xml:space="preserve">Who is the </w:t>
      </w:r>
      <w:r w:rsidR="003842B7">
        <w:rPr>
          <w:rFonts w:ascii="Arial" w:hAnsi="Arial" w:cs="Arial"/>
        </w:rPr>
        <w:t>author of this citation</w:t>
      </w:r>
      <w:r w:rsidRPr="00D93714">
        <w:rPr>
          <w:rFonts w:ascii="Arial" w:hAnsi="Arial" w:cs="Arial"/>
        </w:rPr>
        <w:t>?</w:t>
      </w:r>
    </w:p>
  </w:comment>
  <w:comment w:id="2" w:author="Klaus-Peter Eckert" w:date="2009-07-20T15:06:00Z" w:initials="kpe">
    <w:p w14:paraId="3156A9C6" w14:textId="77777777" w:rsidR="00D93714" w:rsidRPr="00D93714" w:rsidRDefault="00D93714" w:rsidP="00D93714">
      <w:pPr>
        <w:pStyle w:val="CommentText"/>
        <w:rPr>
          <w:rFonts w:ascii="Arial" w:hAnsi="Arial" w:cs="Arial"/>
        </w:rPr>
      </w:pPr>
      <w:r>
        <w:rPr>
          <w:rStyle w:val="CommentReference"/>
        </w:rPr>
        <w:annotationRef/>
      </w:r>
      <w:r w:rsidRPr="00D93714">
        <w:rPr>
          <w:rFonts w:ascii="Arial" w:hAnsi="Arial" w:cs="Arial"/>
        </w:rPr>
        <w:t>Please don't use relative dates!</w:t>
      </w:r>
    </w:p>
  </w:comment>
  <w:comment w:id="3" w:author="Klaus-Peter Eckert" w:date="2009-07-20T15:06:00Z" w:initials="kpe">
    <w:p w14:paraId="64BBD676" w14:textId="77777777" w:rsidR="00D93714" w:rsidRPr="00D93714" w:rsidRDefault="00D93714" w:rsidP="00D93714">
      <w:pPr>
        <w:pStyle w:val="CommentText"/>
        <w:rPr>
          <w:rFonts w:ascii="Arial" w:hAnsi="Arial" w:cs="Arial"/>
        </w:rPr>
      </w:pPr>
      <w:r>
        <w:rPr>
          <w:rStyle w:val="CommentReference"/>
        </w:rPr>
        <w:annotationRef/>
      </w:r>
      <w:r>
        <w:rPr>
          <w:rFonts w:ascii="Arial" w:hAnsi="Arial" w:cs="Arial"/>
        </w:rPr>
        <w:t>Like above</w:t>
      </w:r>
      <w:r w:rsidRPr="00D93714">
        <w:rPr>
          <w:rFonts w:ascii="Arial" w:hAnsi="Arial" w:cs="Arial"/>
        </w:rPr>
        <w:t xml:space="preserve"> – </w:t>
      </w:r>
      <w:r>
        <w:rPr>
          <w:rFonts w:ascii="Arial" w:hAnsi="Arial" w:cs="Arial"/>
        </w:rPr>
        <w:t>please provide exact date</w:t>
      </w:r>
      <w:r w:rsidRPr="00D93714">
        <w:rPr>
          <w:rFonts w:ascii="Arial" w:hAnsi="Arial" w:cs="Arial"/>
        </w:rPr>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541D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D9B"/>
    <w:rsid w:val="00257C98"/>
    <w:rsid w:val="00297CB5"/>
    <w:rsid w:val="003170CC"/>
    <w:rsid w:val="003842B7"/>
    <w:rsid w:val="00536059"/>
    <w:rsid w:val="006645C2"/>
    <w:rsid w:val="00720265"/>
    <w:rsid w:val="008C4981"/>
    <w:rsid w:val="009E3D9B"/>
    <w:rsid w:val="00A53299"/>
    <w:rsid w:val="00B36158"/>
    <w:rsid w:val="00D02B86"/>
    <w:rsid w:val="00D93714"/>
    <w:rsid w:val="00F955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8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45C2"/>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3714"/>
    <w:rPr>
      <w:sz w:val="16"/>
      <w:szCs w:val="16"/>
    </w:rPr>
  </w:style>
  <w:style w:type="paragraph" w:styleId="CommentText">
    <w:name w:val="annotation text"/>
    <w:basedOn w:val="Normal"/>
    <w:link w:val="CommentTextChar"/>
    <w:uiPriority w:val="99"/>
    <w:semiHidden/>
    <w:unhideWhenUsed/>
    <w:rsid w:val="00D93714"/>
    <w:pPr>
      <w:spacing w:line="240" w:lineRule="auto"/>
    </w:pPr>
    <w:rPr>
      <w:sz w:val="20"/>
      <w:szCs w:val="20"/>
    </w:rPr>
  </w:style>
  <w:style w:type="character" w:customStyle="1" w:styleId="CommentTextChar">
    <w:name w:val="Comment Text Char"/>
    <w:basedOn w:val="DefaultParagraphFont"/>
    <w:link w:val="CommentText"/>
    <w:uiPriority w:val="99"/>
    <w:semiHidden/>
    <w:rsid w:val="00D93714"/>
    <w:rPr>
      <w:sz w:val="20"/>
      <w:szCs w:val="20"/>
    </w:rPr>
  </w:style>
  <w:style w:type="paragraph" w:styleId="CommentSubject">
    <w:name w:val="annotation subject"/>
    <w:basedOn w:val="CommentText"/>
    <w:next w:val="CommentText"/>
    <w:link w:val="CommentSubjectChar"/>
    <w:uiPriority w:val="99"/>
    <w:semiHidden/>
    <w:unhideWhenUsed/>
    <w:rsid w:val="00D93714"/>
    <w:rPr>
      <w:b/>
      <w:bCs/>
    </w:rPr>
  </w:style>
  <w:style w:type="character" w:customStyle="1" w:styleId="CommentSubjectChar">
    <w:name w:val="Comment Subject Char"/>
    <w:basedOn w:val="CommentTextChar"/>
    <w:link w:val="CommentSubject"/>
    <w:uiPriority w:val="99"/>
    <w:semiHidden/>
    <w:rsid w:val="00D93714"/>
    <w:rPr>
      <w:b/>
      <w:bCs/>
      <w:sz w:val="20"/>
      <w:szCs w:val="20"/>
    </w:rPr>
  </w:style>
  <w:style w:type="paragraph" w:styleId="BalloonText">
    <w:name w:val="Balloon Text"/>
    <w:basedOn w:val="Normal"/>
    <w:link w:val="BalloonTextChar"/>
    <w:uiPriority w:val="99"/>
    <w:semiHidden/>
    <w:unhideWhenUsed/>
    <w:rsid w:val="00D937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714"/>
    <w:rPr>
      <w:rFonts w:ascii="Tahoma" w:hAnsi="Tahoma" w:cs="Tahoma"/>
      <w:sz w:val="16"/>
      <w:szCs w:val="16"/>
    </w:rPr>
  </w:style>
  <w:style w:type="table" w:styleId="TableGrid">
    <w:name w:val="Table Grid"/>
    <w:basedOn w:val="TableNormal"/>
    <w:uiPriority w:val="59"/>
    <w:rsid w:val="005360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645C2"/>
    <w:rPr>
      <w:rFonts w:asciiTheme="majorHAnsi" w:eastAsiaTheme="majorEastAsia" w:hAnsiTheme="majorHAnsi" w:cstheme="majorBidi"/>
      <w:b/>
      <w:bCs/>
      <w:color w:val="376092"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45C2"/>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93714"/>
    <w:rPr>
      <w:sz w:val="16"/>
      <w:szCs w:val="16"/>
    </w:rPr>
  </w:style>
  <w:style w:type="paragraph" w:styleId="CommentText">
    <w:name w:val="annotation text"/>
    <w:basedOn w:val="Normal"/>
    <w:link w:val="CommentTextChar"/>
    <w:uiPriority w:val="99"/>
    <w:semiHidden/>
    <w:unhideWhenUsed/>
    <w:rsid w:val="00D93714"/>
    <w:pPr>
      <w:spacing w:line="240" w:lineRule="auto"/>
    </w:pPr>
    <w:rPr>
      <w:sz w:val="20"/>
      <w:szCs w:val="20"/>
    </w:rPr>
  </w:style>
  <w:style w:type="character" w:customStyle="1" w:styleId="CommentTextChar">
    <w:name w:val="Comment Text Char"/>
    <w:basedOn w:val="DefaultParagraphFont"/>
    <w:link w:val="CommentText"/>
    <w:uiPriority w:val="99"/>
    <w:semiHidden/>
    <w:rsid w:val="00D93714"/>
    <w:rPr>
      <w:sz w:val="20"/>
      <w:szCs w:val="20"/>
    </w:rPr>
  </w:style>
  <w:style w:type="paragraph" w:styleId="CommentSubject">
    <w:name w:val="annotation subject"/>
    <w:basedOn w:val="CommentText"/>
    <w:next w:val="CommentText"/>
    <w:link w:val="CommentSubjectChar"/>
    <w:uiPriority w:val="99"/>
    <w:semiHidden/>
    <w:unhideWhenUsed/>
    <w:rsid w:val="00D93714"/>
    <w:rPr>
      <w:b/>
      <w:bCs/>
    </w:rPr>
  </w:style>
  <w:style w:type="character" w:customStyle="1" w:styleId="CommentSubjectChar">
    <w:name w:val="Comment Subject Char"/>
    <w:basedOn w:val="CommentTextChar"/>
    <w:link w:val="CommentSubject"/>
    <w:uiPriority w:val="99"/>
    <w:semiHidden/>
    <w:rsid w:val="00D93714"/>
    <w:rPr>
      <w:b/>
      <w:bCs/>
      <w:sz w:val="20"/>
      <w:szCs w:val="20"/>
    </w:rPr>
  </w:style>
  <w:style w:type="paragraph" w:styleId="BalloonText">
    <w:name w:val="Balloon Text"/>
    <w:basedOn w:val="Normal"/>
    <w:link w:val="BalloonTextChar"/>
    <w:uiPriority w:val="99"/>
    <w:semiHidden/>
    <w:unhideWhenUsed/>
    <w:rsid w:val="00D937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714"/>
    <w:rPr>
      <w:rFonts w:ascii="Tahoma" w:hAnsi="Tahoma" w:cs="Tahoma"/>
      <w:sz w:val="16"/>
      <w:szCs w:val="16"/>
    </w:rPr>
  </w:style>
  <w:style w:type="table" w:styleId="TableGrid">
    <w:name w:val="Table Grid"/>
    <w:basedOn w:val="TableNormal"/>
    <w:uiPriority w:val="59"/>
    <w:rsid w:val="005360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645C2"/>
    <w:rPr>
      <w:rFonts w:asciiTheme="majorHAnsi" w:eastAsiaTheme="majorEastAsia" w:hAnsiTheme="majorHAnsi" w:cstheme="majorBidi"/>
      <w:b/>
      <w:bCs/>
      <w:color w:val="376092"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2009-09-25T07:38:00Z</outs:dateTime>
      <outs:isPinned>true</outs:isPinned>
    </outs:relatedDate>
    <outs:relatedDate>
      <outs:type>2</outs:type>
      <outs:displayName>Created</outs:displayName>
      <outs:dateTime>2009-09-25T07:38:00Z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Klaus-Peter Eckert</outs:displayName>
          <outs:accountName/>
        </outs:relatedPerson>
      </outs:people>
      <outs:source>0</outs:source>
      <outs:isPinned>true</outs:isPinned>
    </outs:relatedPeopleItem>
    <outs:relatedPeopleItem>
      <outs:category>Last modified by</outs:category>
      <outs:people>
        <outs:relatedPerson>
          <outs:displayName>klaus-peter</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33F2F6A6-089D-4909-9C78-8F352014337F}">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Intro to Web Services</vt:lpstr>
    </vt:vector>
  </TitlesOfParts>
  <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 to Web Services</dc:title>
  <dc:creator>Klaus-Peter Eckert</dc:creator>
  <cp:keywords>Report</cp:keywords>
  <dc:description>Test document for change tracking and comments. Saved using office 2010 beta.</dc:description>
  <cp:lastModifiedBy>kpe</cp:lastModifiedBy>
  <cp:revision>7</cp:revision>
  <dcterms:created xsi:type="dcterms:W3CDTF">2009-09-25T07:38:00Z</dcterms:created>
  <dcterms:modified xsi:type="dcterms:W3CDTF">2009-12-01T11:18:00Z</dcterms:modified>
  <cp:category>auxiliary</cp:category>
</cp:coreProperties>
</file>